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3712A191" w:rsidR="00FD0B10" w:rsidRPr="00FD0B10" w:rsidRDefault="00EF63BC" w:rsidP="00FD0B10">
      <w:pPr>
        <w:pStyle w:val="Heading1"/>
      </w:pPr>
      <w:bookmarkStart w:id="0" w:name="_GoBack"/>
      <w:bookmarkEnd w:id="0"/>
      <w:r>
        <w:t>N</w:t>
      </w:r>
      <w:r w:rsidR="00331282">
        <w:t>uclear decay equations 2</w:t>
      </w:r>
    </w:p>
    <w:p w14:paraId="25A48CA4" w14:textId="6592ADEA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005779">
          <w:rPr>
            <w:rStyle w:val="Hyperlink"/>
            <w:b w:val="0"/>
          </w:rPr>
          <w:t>rsc.li/EiC218-thehuntison</w:t>
        </w:r>
      </w:hyperlink>
    </w:p>
    <w:p w14:paraId="33C9BBD2" w14:textId="715EE866" w:rsidR="0080030A" w:rsidRDefault="00EF63BC" w:rsidP="00F256BF">
      <w:pPr>
        <w:spacing w:after="0"/>
        <w:rPr>
          <w:b/>
        </w:rPr>
      </w:pPr>
      <w:r>
        <w:rPr>
          <w:b/>
        </w:rPr>
        <w:t>This worksheet accompanies</w:t>
      </w:r>
      <w:r w:rsidR="0029407B" w:rsidRPr="00B134EF">
        <w:rPr>
          <w:b/>
        </w:rPr>
        <w:t xml:space="preserve"> the above article </w:t>
      </w:r>
      <w:r w:rsidR="0029407B" w:rsidRPr="00C06DC8">
        <w:rPr>
          <w:b/>
        </w:rPr>
        <w:t>‘</w:t>
      </w:r>
      <w:r w:rsidR="00F428D8">
        <w:rPr>
          <w:b/>
        </w:rPr>
        <w:t>The hunt is on’</w:t>
      </w:r>
      <w:r w:rsidR="0029407B">
        <w:rPr>
          <w:b/>
        </w:rPr>
        <w:t>.</w:t>
      </w:r>
    </w:p>
    <w:p w14:paraId="61068AE3" w14:textId="2219D163" w:rsidR="00EF63BC" w:rsidRDefault="00EF63BC" w:rsidP="00F256BF">
      <w:pPr>
        <w:spacing w:after="0"/>
        <w:rPr>
          <w:b/>
        </w:rPr>
      </w:pPr>
    </w:p>
    <w:p w14:paraId="32782568" w14:textId="77777777" w:rsidR="004F717F" w:rsidRDefault="004F717F" w:rsidP="004F717F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</w:p>
    <w:p w14:paraId="1F41A571" w14:textId="355FACE2" w:rsidR="004F717F" w:rsidRPr="004F717F" w:rsidRDefault="004F717F" w:rsidP="004F717F">
      <w:pPr>
        <w:keepLines w:val="0"/>
        <w:spacing w:after="160" w:line="259" w:lineRule="auto"/>
        <w:contextualSpacing/>
        <w:rPr>
          <w:rFonts w:eastAsia="Calibri"/>
          <w:sz w:val="24"/>
          <w:szCs w:val="24"/>
        </w:rPr>
      </w:pPr>
      <w:r w:rsidRPr="004F717F">
        <w:rPr>
          <w:rFonts w:eastAsia="Calibri"/>
          <w:sz w:val="24"/>
          <w:szCs w:val="24"/>
        </w:rPr>
        <w:t>Complete the nuclear decay equations by adding in the products formed.</w:t>
      </w:r>
    </w:p>
    <w:p w14:paraId="34749088" w14:textId="77777777" w:rsidR="004F717F" w:rsidRPr="004F717F" w:rsidRDefault="004F717F" w:rsidP="004F717F">
      <w:pPr>
        <w:keepLines w:val="0"/>
        <w:spacing w:after="160" w:line="259" w:lineRule="auto"/>
        <w:ind w:left="720"/>
        <w:contextualSpacing/>
        <w:rPr>
          <w:rFonts w:ascii="Calibri" w:eastAsia="Calibri" w:hAnsi="Calibri" w:cs="Times New Roman"/>
          <w:sz w:val="24"/>
          <w:szCs w:val="24"/>
        </w:rPr>
      </w:pPr>
    </w:p>
    <w:p w14:paraId="0FFF813F" w14:textId="77777777" w:rsidR="004F717F" w:rsidRPr="004F717F" w:rsidRDefault="004F717F" w:rsidP="004F717F">
      <w:pPr>
        <w:keepLines w:val="0"/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tbl>
      <w:tblPr>
        <w:tblStyle w:val="TableGrid1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3"/>
        <w:gridCol w:w="1245"/>
        <w:gridCol w:w="1287"/>
        <w:gridCol w:w="1912"/>
        <w:gridCol w:w="2062"/>
        <w:gridCol w:w="436"/>
        <w:gridCol w:w="888"/>
      </w:tblGrid>
      <w:tr w:rsidR="004F717F" w:rsidRPr="004F717F" w14:paraId="4CAEB6E2" w14:textId="77777777" w:rsidTr="00773743">
        <w:trPr>
          <w:trHeight w:val="612"/>
          <w:jc w:val="center"/>
        </w:trPr>
        <w:tc>
          <w:tcPr>
            <w:tcW w:w="493" w:type="dxa"/>
          </w:tcPr>
          <w:p w14:paraId="580E0D33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</w:p>
        </w:tc>
        <w:tc>
          <w:tcPr>
            <w:tcW w:w="1245" w:type="dxa"/>
          </w:tcPr>
          <w:p w14:paraId="2E1D4A06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Type of decay</w:t>
            </w:r>
          </w:p>
        </w:tc>
        <w:tc>
          <w:tcPr>
            <w:tcW w:w="1287" w:type="dxa"/>
          </w:tcPr>
          <w:p w14:paraId="34ADA29F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1912" w:type="dxa"/>
          </w:tcPr>
          <w:p w14:paraId="04446A7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14:paraId="4FB4C2ED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64A6CF51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888" w:type="dxa"/>
          </w:tcPr>
          <w:p w14:paraId="6E6C52BB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44990A6A" w14:textId="77777777" w:rsidTr="00773743">
        <w:trPr>
          <w:trHeight w:val="433"/>
          <w:jc w:val="center"/>
        </w:trPr>
        <w:tc>
          <w:tcPr>
            <w:tcW w:w="493" w:type="dxa"/>
          </w:tcPr>
          <w:p w14:paraId="65AAEC1E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245" w:type="dxa"/>
          </w:tcPr>
          <w:p w14:paraId="693129F1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1E22E3BC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19</m:t>
                    </m:r>
                    <m:ctrlPr>
                      <w:ins w:id="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40</m:t>
                    </m:r>
                    <m:ctrlPr>
                      <w:ins w:id="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K</m:t>
                    </m:r>
                    <m:ctrlPr>
                      <w:ins w:id="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3B876D54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78A525" wp14:editId="70643D40">
                      <wp:simplePos x="0" y="0"/>
                      <wp:positionH relativeFrom="column">
                        <wp:posOffset>-5921</wp:posOffset>
                      </wp:positionH>
                      <wp:positionV relativeFrom="paragraph">
                        <wp:posOffset>135890</wp:posOffset>
                      </wp:positionV>
                      <wp:extent cx="857250" cy="0"/>
                      <wp:effectExtent l="0" t="76200" r="19050" b="9525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1143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26" type="#_x0000_t32" style="position:absolute;margin-left:-.45pt;margin-top:10.7pt;width:67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5579F4AC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42AC5D6D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6988EA7F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6C9F92EF" w14:textId="77777777" w:rsidTr="00773743">
        <w:trPr>
          <w:trHeight w:val="442"/>
          <w:jc w:val="center"/>
        </w:trPr>
        <w:tc>
          <w:tcPr>
            <w:tcW w:w="493" w:type="dxa"/>
          </w:tcPr>
          <w:p w14:paraId="3E315D26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45" w:type="dxa"/>
          </w:tcPr>
          <w:p w14:paraId="06CF5014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5A3FB780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86</m:t>
                    </m:r>
                    <m:ctrlPr>
                      <w:ins w:id="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210</m:t>
                    </m:r>
                    <m:ctrlPr>
                      <w:ins w:id="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Rn</m:t>
                    </m:r>
                    <m:ctrlPr>
                      <w:ins w:id="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596F9818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8EC506" wp14:editId="10294BED">
                      <wp:simplePos x="0" y="0"/>
                      <wp:positionH relativeFrom="column">
                        <wp:posOffset>2969</wp:posOffset>
                      </wp:positionH>
                      <wp:positionV relativeFrom="paragraph">
                        <wp:posOffset>119380</wp:posOffset>
                      </wp:positionV>
                      <wp:extent cx="857250" cy="0"/>
                      <wp:effectExtent l="0" t="76200" r="19050" b="9525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7A8A9B" id="Straight Arrow Connector 15" o:spid="_x0000_s1026" type="#_x0000_t32" style="position:absolute;margin-left:.25pt;margin-top:9.4pt;width:67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292AAE7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65737AE5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1A3E8C78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5F75BBE0" w14:textId="77777777" w:rsidTr="00773743">
        <w:trPr>
          <w:trHeight w:val="442"/>
          <w:jc w:val="center"/>
        </w:trPr>
        <w:tc>
          <w:tcPr>
            <w:tcW w:w="493" w:type="dxa"/>
          </w:tcPr>
          <w:p w14:paraId="40D4D5A2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45" w:type="dxa"/>
          </w:tcPr>
          <w:p w14:paraId="4014769A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6C16C81C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90</m:t>
                    </m:r>
                    <m:ctrlPr>
                      <w:ins w:id="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230</m:t>
                    </m:r>
                    <m:ctrlPr>
                      <w:ins w:id="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T</m:t>
                    </m:r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</m:t>
                    </m:r>
                    <m:ctrlPr>
                      <w:ins w:id="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4107D607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528749" wp14:editId="481CBA3C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62DECC" id="Straight Arrow Connector 16" o:spid="_x0000_s1026" type="#_x0000_t32" style="position:absolute;margin-left:-.3pt;margin-top:6.05pt;width:67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64AAAE1F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02E6C477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6A0BBD9A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1085E628" w14:textId="77777777" w:rsidTr="00773743">
        <w:trPr>
          <w:trHeight w:val="433"/>
          <w:jc w:val="center"/>
        </w:trPr>
        <w:tc>
          <w:tcPr>
            <w:tcW w:w="493" w:type="dxa"/>
          </w:tcPr>
          <w:p w14:paraId="42B565AE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245" w:type="dxa"/>
          </w:tcPr>
          <w:p w14:paraId="440A8DDE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63F14654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90</m:t>
                    </m:r>
                    <m:ctrlPr>
                      <w:ins w:id="1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234</m:t>
                    </m:r>
                    <m:ctrlPr>
                      <w:ins w:id="1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T</m:t>
                    </m:r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h</m:t>
                    </m:r>
                    <m:ctrlPr>
                      <w:ins w:id="1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3A23E5B3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1216AEA" wp14:editId="4A0F41B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56335C" id="Straight Arrow Connector 17" o:spid="_x0000_s1026" type="#_x0000_t32" style="position:absolute;margin-left:-.3pt;margin-top:6.05pt;width:67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Dx1o1d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0E2FCE0F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5B00DA9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ACF5F40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1222FB67" w14:textId="77777777" w:rsidTr="00773743">
        <w:trPr>
          <w:trHeight w:val="442"/>
          <w:jc w:val="center"/>
        </w:trPr>
        <w:tc>
          <w:tcPr>
            <w:tcW w:w="493" w:type="dxa"/>
          </w:tcPr>
          <w:p w14:paraId="7BDB4014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245" w:type="dxa"/>
          </w:tcPr>
          <w:p w14:paraId="25363E45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2CFFB269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1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10</m:t>
                    </m:r>
                    <m:ctrlPr>
                      <w:ins w:id="1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Be</m:t>
                    </m:r>
                    <m:ctrlPr>
                      <w:ins w:id="1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686C3BB6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57DCFF" wp14:editId="33C5F73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B6C007" id="Straight Arrow Connector 19" o:spid="_x0000_s1026" type="#_x0000_t32" style="position:absolute;margin-left:-.3pt;margin-top:6.05pt;width:67.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1B3B9F98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596641F7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2FD7FF7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382E87C4" w14:textId="77777777" w:rsidTr="00773743">
        <w:trPr>
          <w:trHeight w:val="433"/>
          <w:jc w:val="center"/>
        </w:trPr>
        <w:tc>
          <w:tcPr>
            <w:tcW w:w="493" w:type="dxa"/>
          </w:tcPr>
          <w:p w14:paraId="63135BA2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245" w:type="dxa"/>
          </w:tcPr>
          <w:p w14:paraId="78AF3F0C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7612B075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4</m:t>
                    </m:r>
                    <m:ctrlPr>
                      <w:ins w:id="1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</m:t>
                    </m:r>
                    <m:ctrlPr>
                      <w:ins w:id="1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Be</m:t>
                    </m:r>
                    <m:ctrlPr>
                      <w:ins w:id="1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46087782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CAA6F0B" wp14:editId="4172E65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76835</wp:posOffset>
                      </wp:positionV>
                      <wp:extent cx="857250" cy="0"/>
                      <wp:effectExtent l="0" t="76200" r="19050" b="9525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0F55D8" id="Straight Arrow Connector 20" o:spid="_x0000_s1026" type="#_x0000_t32" style="position:absolute;margin-left:-.3pt;margin-top:6.05pt;width:67.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4DDD8B92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4740359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055565C9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1E8226F5" w14:textId="77777777" w:rsidTr="00773743">
        <w:trPr>
          <w:trHeight w:val="433"/>
          <w:jc w:val="center"/>
        </w:trPr>
        <w:tc>
          <w:tcPr>
            <w:tcW w:w="493" w:type="dxa"/>
          </w:tcPr>
          <w:p w14:paraId="6C1B496F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245" w:type="dxa"/>
          </w:tcPr>
          <w:p w14:paraId="6DDD225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577BE0C9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32"/>
                <w:szCs w:val="3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34</m:t>
                    </m:r>
                    <m:ctrlPr>
                      <w:ins w:id="1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79</m:t>
                    </m:r>
                    <m:ctrlPr>
                      <w:ins w:id="2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Se</m:t>
                    </m:r>
                    <m:ctrlPr>
                      <w:ins w:id="2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466B763B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FFA8BC9" wp14:editId="79D1A077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77470</wp:posOffset>
                      </wp:positionV>
                      <wp:extent cx="857250" cy="0"/>
                      <wp:effectExtent l="0" t="76200" r="19050" b="952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3B8748" id="Straight Arrow Connector 21" o:spid="_x0000_s1026" type="#_x0000_t32" style="position:absolute;margin-left:-.3pt;margin-top:6.1pt;width:67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23A38EE6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54ADE2BF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2DE0A762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3606CA3D" w14:textId="77777777" w:rsidTr="00773743">
        <w:trPr>
          <w:trHeight w:val="442"/>
          <w:jc w:val="center"/>
        </w:trPr>
        <w:tc>
          <w:tcPr>
            <w:tcW w:w="493" w:type="dxa"/>
          </w:tcPr>
          <w:p w14:paraId="021D3C01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45" w:type="dxa"/>
          </w:tcPr>
          <w:p w14:paraId="3693B247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5B2B254F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84</m:t>
                    </m:r>
                    <m:ctrlPr>
                      <w:ins w:id="2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210</m:t>
                    </m:r>
                    <m:ctrlPr>
                      <w:ins w:id="2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Po</m:t>
                    </m:r>
                    <m:ctrlPr>
                      <w:ins w:id="2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21433E8A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05FE92" wp14:editId="5304254B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AFEFE3" id="Straight Arrow Connector 22" o:spid="_x0000_s1026" type="#_x0000_t32" style="position:absolute;margin-left:-.3pt;margin-top:6.15pt;width:67.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DDJKxv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2BC2EAC2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6FB4D7E9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07CBF1C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228BDE06" w14:textId="77777777" w:rsidTr="00773743">
        <w:trPr>
          <w:trHeight w:val="442"/>
          <w:jc w:val="center"/>
        </w:trPr>
        <w:tc>
          <w:tcPr>
            <w:tcW w:w="493" w:type="dxa"/>
          </w:tcPr>
          <w:p w14:paraId="3D895E6D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245" w:type="dxa"/>
          </w:tcPr>
          <w:p w14:paraId="59F85463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26CA3D2C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36</m:t>
                    </m:r>
                    <m:ctrlPr>
                      <w:ins w:id="2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85</m:t>
                    </m:r>
                    <m:ctrlPr>
                      <w:ins w:id="2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Kr</m:t>
                    </m:r>
                    <m:ctrlPr>
                      <w:ins w:id="2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37998758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178AA2" wp14:editId="5F2E414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242963" id="Straight Arrow Connector 23" o:spid="_x0000_s1026" type="#_x0000_t32" style="position:absolute;margin-left:-.3pt;margin-top:6.15pt;width:67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zGMyL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17EA03F4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07A657F9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1389A501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54C6A428" w14:textId="77777777" w:rsidTr="00773743">
        <w:trPr>
          <w:trHeight w:val="442"/>
          <w:jc w:val="center"/>
        </w:trPr>
        <w:tc>
          <w:tcPr>
            <w:tcW w:w="493" w:type="dxa"/>
          </w:tcPr>
          <w:p w14:paraId="6AD14AA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245" w:type="dxa"/>
          </w:tcPr>
          <w:p w14:paraId="7A2A6EB0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48E55DC8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38</m:t>
                    </m:r>
                    <m:ctrlPr>
                      <w:ins w:id="2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90</m:t>
                    </m:r>
                    <m:ctrlPr>
                      <w:ins w:id="2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Sr</m:t>
                    </m:r>
                    <m:ctrlPr>
                      <w:ins w:id="3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224BA7A3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C8AB46F" wp14:editId="4038BAE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3E616" id="Straight Arrow Connector 24" o:spid="_x0000_s1026" type="#_x0000_t32" style="position:absolute;margin-left:-.3pt;margin-top:6.15pt;width:67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Agp39b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4B6AD3DB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5C4E68E0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71A3DEE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57B63684" w14:textId="77777777" w:rsidTr="00773743">
        <w:trPr>
          <w:trHeight w:val="442"/>
          <w:jc w:val="center"/>
        </w:trPr>
        <w:tc>
          <w:tcPr>
            <w:tcW w:w="493" w:type="dxa"/>
          </w:tcPr>
          <w:p w14:paraId="6394846C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245" w:type="dxa"/>
          </w:tcPr>
          <w:p w14:paraId="53A900A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158B8D5F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88</m:t>
                    </m:r>
                    <m:ctrlPr>
                      <w:ins w:id="3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238</m:t>
                    </m:r>
                    <m:ctrlPr>
                      <w:ins w:id="3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Ra</m:t>
                    </m:r>
                    <m:ctrlPr>
                      <w:ins w:id="3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25BB228C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67DD34" wp14:editId="3A9DFC3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8070BE" id="Straight Arrow Connector 25" o:spid="_x0000_s1026" type="#_x0000_t32" style="position:absolute;margin-left:-.3pt;margin-top:6.15pt;width:67.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+/5wEAALoDAAAOAAAAZHJzL2Uyb0RvYy54bWysU8tu2zAQvBfoPxC815INuAk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1lJ4cHxHTwnB&#10;DGMS94hhErvgPfsYUPAn7NcUqeG2nT/gvKJ4wCz+1KPLb5YlTsXj89VjfUpC8ebt+ma15ptQb6Xq&#10;V19ESl90cCJPWkkzjyuBZbEYjl8p8cnc+NaQD/Xh0Vhb7tN6MXEYVzd1Pgg4Vr2FxFMXWSj5QQqw&#10;A+dVJSyQFKzpcnsGojPtLIojcGQ4aV2Ynpm8FBYocYEVlSdbwRR+a8189kDjpbmULglzJnHMrXFs&#10;wLUbmgTGPvhOpHNk3xMa8IPVM7L1mY0uIZ4VZ+svZufZa+jO5Q6qvOKAFEJzmHMC3695/v6X2/4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BQmx+/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17290EB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1D25F1EC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53BEBF1A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7AF0637D" w14:textId="77777777" w:rsidTr="00773743">
        <w:trPr>
          <w:trHeight w:val="442"/>
          <w:jc w:val="center"/>
        </w:trPr>
        <w:tc>
          <w:tcPr>
            <w:tcW w:w="493" w:type="dxa"/>
          </w:tcPr>
          <w:p w14:paraId="04563947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1245" w:type="dxa"/>
          </w:tcPr>
          <w:p w14:paraId="7AE00BAA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002C85C7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94</m:t>
                    </m:r>
                    <m:ctrlPr>
                      <w:ins w:id="3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238</m:t>
                    </m:r>
                    <m:ctrlPr>
                      <w:ins w:id="3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Pu</m:t>
                    </m:r>
                    <m:ctrlPr>
                      <w:ins w:id="36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4714D113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9E0B7A5" wp14:editId="1CF2189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FFDDB3" id="Straight Arrow Connector 26" o:spid="_x0000_s1026" type="#_x0000_t32" style="position:absolute;margin-left:-.3pt;margin-top:6.15pt;width:67.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CB2c5I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04A59F13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60D43D3E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93E6D3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43AE8C5A" w14:textId="77777777" w:rsidTr="00773743">
        <w:trPr>
          <w:trHeight w:val="442"/>
          <w:jc w:val="center"/>
        </w:trPr>
        <w:tc>
          <w:tcPr>
            <w:tcW w:w="493" w:type="dxa"/>
          </w:tcPr>
          <w:p w14:paraId="7325BF6C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1245" w:type="dxa"/>
          </w:tcPr>
          <w:p w14:paraId="0A2D8CBF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β</w:t>
            </w:r>
          </w:p>
        </w:tc>
        <w:tc>
          <w:tcPr>
            <w:tcW w:w="1287" w:type="dxa"/>
          </w:tcPr>
          <w:p w14:paraId="107D2E44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38</m:t>
                    </m:r>
                    <m:ctrlPr>
                      <w:ins w:id="37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125</m:t>
                    </m:r>
                    <m:ctrlPr>
                      <w:ins w:id="38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Sb</m:t>
                    </m:r>
                    <m:ctrlPr>
                      <w:ins w:id="39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2D64A6FE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A66F64" wp14:editId="220BFF9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B33D66" id="Straight Arrow Connector 27" o:spid="_x0000_s1026" type="#_x0000_t32" style="position:absolute;margin-left:-.3pt;margin-top:6.15pt;width:67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Dx5a6s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09673246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57004C4B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17BC12C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57B5FFCB" w14:textId="77777777" w:rsidTr="00773743">
        <w:trPr>
          <w:trHeight w:val="433"/>
          <w:jc w:val="center"/>
        </w:trPr>
        <w:tc>
          <w:tcPr>
            <w:tcW w:w="493" w:type="dxa"/>
          </w:tcPr>
          <w:p w14:paraId="1A4B2A98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1245" w:type="dxa"/>
          </w:tcPr>
          <w:p w14:paraId="50ADD126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373D8708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96</m:t>
                    </m:r>
                    <m:ctrlPr>
                      <w:ins w:id="40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242</m:t>
                    </m:r>
                    <m:ctrlPr>
                      <w:ins w:id="41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Cm</m:t>
                    </m:r>
                    <m:ctrlPr>
                      <w:ins w:id="42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4E720AC8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158D012" wp14:editId="07330D5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78105</wp:posOffset>
                      </wp:positionV>
                      <wp:extent cx="857250" cy="0"/>
                      <wp:effectExtent l="0" t="76200" r="19050" b="952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63B3BB" id="Straight Arrow Connector 28" o:spid="_x0000_s1026" type="#_x0000_t32" style="position:absolute;margin-left:-.3pt;margin-top:6.15pt;width:67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08148270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15DCA5C2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4CCFB740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  <w:tr w:rsidR="004F717F" w:rsidRPr="004F717F" w14:paraId="695D259B" w14:textId="77777777" w:rsidTr="00773743">
        <w:trPr>
          <w:trHeight w:val="442"/>
          <w:jc w:val="center"/>
        </w:trPr>
        <w:tc>
          <w:tcPr>
            <w:tcW w:w="493" w:type="dxa"/>
          </w:tcPr>
          <w:p w14:paraId="7C22FE03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1245" w:type="dxa"/>
          </w:tcPr>
          <w:p w14:paraId="6577AF2D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sz w:val="22"/>
                <w:szCs w:val="22"/>
              </w:rPr>
              <w:t>α</w:t>
            </w:r>
          </w:p>
        </w:tc>
        <w:tc>
          <w:tcPr>
            <w:tcW w:w="1287" w:type="dxa"/>
          </w:tcPr>
          <w:p w14:paraId="3B883561" w14:textId="77777777" w:rsidR="004F717F" w:rsidRPr="004F717F" w:rsidRDefault="0088678C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m:oMathPara>
              <m:oMath>
                <m:sPre>
                  <m:sPrePr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</w:rPr>
                    </m:ctrlPr>
                  </m:sPrePr>
                  <m:sub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83</m:t>
                    </m:r>
                    <m:ctrlPr>
                      <w:ins w:id="43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b>
                  <m:sup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209</m:t>
                    </m:r>
                    <m:ctrlPr>
                      <w:ins w:id="44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sup>
                  <m:e>
                    <m:r>
                      <w:rPr>
                        <w:rFonts w:ascii="Cambria Math" w:eastAsia="Calibri" w:hAnsi="Cambria Math" w:cs="Times New Roman"/>
                        <w:sz w:val="32"/>
                        <w:szCs w:val="32"/>
                      </w:rPr>
                      <m:t>Bi</m:t>
                    </m:r>
                    <m:ctrlPr>
                      <w:ins w:id="45" w:author="Rowan Frame" w:date="2018-01-23T11:22:00Z">
                        <w:rPr>
                          <w:rFonts w:ascii="Cambria Math" w:eastAsia="Calibri" w:hAnsi="Cambria Math" w:cs="Times New Roman"/>
                          <w:i/>
                          <w:sz w:val="32"/>
                          <w:szCs w:val="32"/>
                        </w:rPr>
                      </w:ins>
                    </m:ctrlPr>
                  </m:e>
                </m:sPre>
              </m:oMath>
            </m:oMathPara>
          </w:p>
        </w:tc>
        <w:tc>
          <w:tcPr>
            <w:tcW w:w="1912" w:type="dxa"/>
          </w:tcPr>
          <w:p w14:paraId="73749085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C92C0E7" wp14:editId="34FF4E0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78740</wp:posOffset>
                      </wp:positionV>
                      <wp:extent cx="857250" cy="0"/>
                      <wp:effectExtent l="0" t="76200" r="19050" b="952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C623D6" id="Straight Arrow Connector 29" o:spid="_x0000_s1026" type="#_x0000_t32" style="position:absolute;margin-left:-.3pt;margin-top:6.2pt;width:67.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" strokecolor="windowText" strokeweight="1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2062" w:type="dxa"/>
          </w:tcPr>
          <w:p w14:paraId="59D926B1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  <w:tc>
          <w:tcPr>
            <w:tcW w:w="436" w:type="dxa"/>
          </w:tcPr>
          <w:p w14:paraId="7AAE2F2F" w14:textId="77777777" w:rsidR="004F717F" w:rsidRPr="004F717F" w:rsidRDefault="004F717F" w:rsidP="004F717F">
            <w:pPr>
              <w:keepLines w:val="0"/>
              <w:spacing w:after="0"/>
              <w:jc w:val="center"/>
              <w:rPr>
                <w:rFonts w:ascii="Century Gothic" w:eastAsia="Calibri" w:hAnsi="Century Gothic" w:cs="Times New Roman"/>
                <w:b/>
                <w:sz w:val="22"/>
                <w:szCs w:val="22"/>
              </w:rPr>
            </w:pPr>
            <w:r w:rsidRPr="004F717F">
              <w:rPr>
                <w:rFonts w:ascii="Century Gothic" w:eastAsia="Calibri" w:hAnsi="Century Gothic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888" w:type="dxa"/>
          </w:tcPr>
          <w:p w14:paraId="07552AF1" w14:textId="77777777" w:rsidR="004F717F" w:rsidRPr="004F717F" w:rsidRDefault="004F717F" w:rsidP="004F717F">
            <w:pPr>
              <w:keepLines w:val="0"/>
              <w:spacing w:after="0"/>
              <w:rPr>
                <w:rFonts w:ascii="Century Gothic" w:eastAsia="Calibri" w:hAnsi="Century Gothic" w:cs="Times New Roman"/>
                <w:sz w:val="22"/>
                <w:szCs w:val="22"/>
              </w:rPr>
            </w:pPr>
          </w:p>
        </w:tc>
      </w:tr>
    </w:tbl>
    <w:p w14:paraId="53828CEB" w14:textId="77777777" w:rsidR="00EF63BC" w:rsidRDefault="00EF63BC" w:rsidP="00F256BF">
      <w:pPr>
        <w:spacing w:after="0"/>
        <w:rPr>
          <w:b/>
        </w:rPr>
      </w:pPr>
    </w:p>
    <w:p w14:paraId="261B6C33" w14:textId="77777777" w:rsidR="0029407B" w:rsidRDefault="0029407B" w:rsidP="00F256BF">
      <w:pPr>
        <w:spacing w:after="0"/>
        <w:rPr>
          <w:b/>
        </w:rPr>
      </w:pPr>
    </w:p>
    <w:p w14:paraId="21B706E9" w14:textId="77777777" w:rsidR="00C011C9" w:rsidRPr="00A5587C" w:rsidRDefault="00C011C9" w:rsidP="00EA3691">
      <w:pPr>
        <w:spacing w:after="0"/>
      </w:pPr>
    </w:p>
    <w:sectPr w:rsidR="00C011C9" w:rsidRPr="00A5587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44E4CE5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F717F">
      <w:rPr>
        <w:noProof/>
      </w:rPr>
      <w:t>2</w:t>
    </w:r>
    <w:r>
      <w:fldChar w:fldCharType="end"/>
    </w:r>
    <w:r>
      <w:t xml:space="preserve"> of </w:t>
    </w:r>
    <w:r w:rsidR="0088678C">
      <w:fldChar w:fldCharType="begin"/>
    </w:r>
    <w:r w:rsidR="0088678C">
      <w:instrText xml:space="preserve"> NUMPAGES   \* MERGEFORMAT </w:instrText>
    </w:r>
    <w:r w:rsidR="0088678C">
      <w:fldChar w:fldCharType="separate"/>
    </w:r>
    <w:r w:rsidR="004F717F">
      <w:rPr>
        <w:noProof/>
      </w:rPr>
      <w:t>2</w:t>
    </w:r>
    <w:r w:rsidR="0088678C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5761B994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8678C">
      <w:rPr>
        <w:noProof/>
      </w:rPr>
      <w:t>1</w:t>
    </w:r>
    <w:r>
      <w:fldChar w:fldCharType="end"/>
    </w:r>
    <w:r>
      <w:t xml:space="preserve"> of </w:t>
    </w:r>
    <w:r w:rsidR="0088678C">
      <w:fldChar w:fldCharType="begin"/>
    </w:r>
    <w:r w:rsidR="0088678C">
      <w:instrText xml:space="preserve"> NUMPAGES   \* MERGEFORMAT </w:instrText>
    </w:r>
    <w:r w:rsidR="0088678C">
      <w:fldChar w:fldCharType="separate"/>
    </w:r>
    <w:r w:rsidR="0088678C">
      <w:rPr>
        <w:noProof/>
      </w:rPr>
      <w:t>1</w:t>
    </w:r>
    <w:r w:rsidR="0088678C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2"/>
  </w:num>
  <w:num w:numId="17">
    <w:abstractNumId w:val="19"/>
  </w:num>
  <w:num w:numId="18">
    <w:abstractNumId w:val="14"/>
  </w:num>
  <w:num w:numId="19">
    <w:abstractNumId w:val="21"/>
  </w:num>
  <w:num w:numId="20">
    <w:abstractNumId w:val="18"/>
  </w:num>
  <w:num w:numId="21">
    <w:abstractNumId w:val="20"/>
  </w:num>
  <w:num w:numId="22">
    <w:abstractNumId w:val="17"/>
  </w:num>
  <w:num w:numId="23">
    <w:abstractNumId w:val="23"/>
  </w:num>
  <w:num w:numId="24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wan Frame">
    <w15:presenceInfo w15:providerId="AD" w15:userId="S-1-5-21-1805851971-1264261665-475923621-199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5779"/>
    <w:rsid w:val="00012664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1282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57D5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4F717F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8678C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3BC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4F717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Nuclear decay equations worksheet 2</vt:lpstr>
    </vt:vector>
  </TitlesOfParts>
  <Company>Royal Society of Chemistry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Nuclear decay equations worksheet 2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8</cp:revision>
  <dcterms:created xsi:type="dcterms:W3CDTF">2018-01-23T11:25:00Z</dcterms:created>
  <dcterms:modified xsi:type="dcterms:W3CDTF">2018-02-12T10:55:00Z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